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32" w:rsidRPr="00716332" w:rsidRDefault="00716332" w:rsidP="00716332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716332" w:rsidRPr="00716332" w:rsidTr="0071633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GoBack"/>
            <w:bookmarkEnd w:id="1"/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>Школа майбутнього першокласника</w:t>
            </w:r>
          </w:p>
          <w:p w:rsidR="00716332" w:rsidRPr="00716332" w:rsidRDefault="00716332" w:rsidP="00716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D07BF" wp14:editId="2D4F2532">
                  <wp:extent cx="2047875" cy="1533525"/>
                  <wp:effectExtent l="0" t="0" r="9525" b="9525"/>
                  <wp:docPr id="2" name="Рисунок 2" descr="http://doc.osvita.ua/doc/images/news/2295/825_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oc.osvita.ua/doc/images/news/2295/825_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Частіше за все майже всі школи готують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спец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іальні програми адаптації дошколят до навчання у школі. Маємо таку програму й ми. Вона призначена для створення максимально комфортних умов, що дозволяють майбутнім першокласникам успішно розвиватись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у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новому педагогічному середовищі шкільної системи освіти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Зазначимо, що програма школи майбутнього першокласника не дублює розділи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ідготовчого періоду програми початкової школи.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програми</w:t>
            </w:r>
          </w:p>
          <w:p w:rsidR="00716332" w:rsidRPr="00716332" w:rsidRDefault="00716332" w:rsidP="0071633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ілісний і різнобічний розвиток дитини.</w:t>
            </w:r>
          </w:p>
          <w:p w:rsidR="00716332" w:rsidRPr="00716332" w:rsidRDefault="00716332" w:rsidP="0071633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необхідних навичок навчальної діяльності, відповідних віковим можливостям і вимогам сучасної української школи.</w:t>
            </w:r>
          </w:p>
          <w:p w:rsidR="00716332" w:rsidRPr="00716332" w:rsidRDefault="00716332" w:rsidP="0071633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Розкриття творчих здібностей.</w:t>
            </w:r>
          </w:p>
          <w:p w:rsidR="00716332" w:rsidRPr="00716332" w:rsidRDefault="00716332" w:rsidP="0071633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Розвиток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ізнавальних інтересів дитини та бажання вчитись.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Завдання програми</w:t>
            </w:r>
          </w:p>
          <w:p w:rsidR="00716332" w:rsidRPr="00716332" w:rsidRDefault="00716332" w:rsidP="0071633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Швидка та безболісна адаптація дитини до умов шкільного навчання.</w:t>
            </w:r>
          </w:p>
          <w:p w:rsidR="00716332" w:rsidRPr="00716332" w:rsidRDefault="00716332" w:rsidP="0071633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Формування в дітей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ійкого та впевненого бажання вчитись.</w:t>
            </w:r>
          </w:p>
          <w:p w:rsidR="00716332" w:rsidRPr="00716332" w:rsidRDefault="00716332" w:rsidP="0071633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Перехід дитини від ігрової до навчальної діяльності.</w:t>
            </w:r>
          </w:p>
          <w:p w:rsidR="00716332" w:rsidRPr="00716332" w:rsidRDefault="00716332" w:rsidP="0071633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Розвиток толерантних способів спілкування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дошколятами.</w:t>
            </w:r>
          </w:p>
          <w:p w:rsidR="00716332" w:rsidRPr="00716332" w:rsidRDefault="00716332" w:rsidP="0071633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 організованості дитини в навчальній діяльності.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Програма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включає 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себе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І. Навчальний розділ:</w:t>
            </w:r>
          </w:p>
          <w:p w:rsidR="00716332" w:rsidRPr="00716332" w:rsidRDefault="00716332" w:rsidP="0071633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 грамоті та розвиток зв'язного мовлення;</w:t>
            </w:r>
          </w:p>
          <w:p w:rsidR="00716332" w:rsidRPr="00716332" w:rsidRDefault="00716332" w:rsidP="0071633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математику;</w:t>
            </w:r>
          </w:p>
          <w:p w:rsidR="00716332" w:rsidRPr="00716332" w:rsidRDefault="00716332" w:rsidP="0071633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 руки до письма;</w:t>
            </w:r>
          </w:p>
          <w:p w:rsidR="00716332" w:rsidRPr="00716332" w:rsidRDefault="00716332" w:rsidP="0071633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ознайомлення з навколишнім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ітом;</w:t>
            </w:r>
          </w:p>
          <w:p w:rsidR="00716332" w:rsidRPr="00716332" w:rsidRDefault="00716332" w:rsidP="0071633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художню працю.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ІІ. Психолого-діагностичний розділ:</w:t>
            </w:r>
          </w:p>
          <w:p w:rsidR="00716332" w:rsidRPr="00716332" w:rsidRDefault="00716332" w:rsidP="0071633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тестування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івня психічного розвитку.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ІІІ. Розділ співпраці з батьками майбутніх першокласникі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716332" w:rsidRPr="00716332" w:rsidRDefault="00716332" w:rsidP="0071633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батьківський лекторій.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НАВЧАЛЬНИЙ РОЗДІЛ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Вивчення грамоти та розвиток мови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готувати дітей до навчання грамоті;</w:t>
            </w:r>
          </w:p>
          <w:p w:rsidR="00716332" w:rsidRPr="00716332" w:rsidRDefault="00716332" w:rsidP="0071633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розвивати фонематичний слух;</w:t>
            </w:r>
          </w:p>
          <w:p w:rsidR="00716332" w:rsidRPr="00716332" w:rsidRDefault="00716332" w:rsidP="0071633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уміння проводити елементарний аналіз мови;</w:t>
            </w:r>
          </w:p>
          <w:p w:rsidR="00716332" w:rsidRPr="00716332" w:rsidRDefault="00716332" w:rsidP="0071633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давати первісні знання про органи артикуляційного апарату.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Мова (усна й писемна) - загальна уява.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Речення та слово. Виділення речень зі зв'язної мови, розчленування речення на слова, слова на склади.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Склад і наголос. Поділ слова на склади, наголос, визначення кількості складі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слові.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Звуки та букви. Уява про звук, розпізнавання при вимовлянні голосних і приголосних.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формувати первісні уявлення про число та рахунок;</w:t>
            </w:r>
          </w:p>
          <w:p w:rsidR="00716332" w:rsidRPr="00716332" w:rsidRDefault="00716332" w:rsidP="0071633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просторові й часові уявлення про предмет і фігуру.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Порівняння предметів за розміром.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Розміщення предметів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просторі.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Напрямок руху.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Часові уявлення.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Порівняння груп предметі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ідготовка руки до письма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готувати дітей до навчання грамоті (письму);</w:t>
            </w:r>
          </w:p>
          <w:p w:rsidR="00716332" w:rsidRPr="00716332" w:rsidRDefault="00716332" w:rsidP="0071633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ознайомити з основними правилами письма;</w:t>
            </w:r>
          </w:p>
          <w:p w:rsidR="00716332" w:rsidRPr="00716332" w:rsidRDefault="00716332" w:rsidP="0071633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учити правильно тримати ручку, олівець, сидіти за партою;</w:t>
            </w:r>
          </w:p>
          <w:p w:rsidR="00716332" w:rsidRPr="00716332" w:rsidRDefault="00716332" w:rsidP="0071633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розвивати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ібні м'язи руки.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Обведення по контуру.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Штрихування.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Проведення ліній,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івовалів, овалів, петлеподібних елементів.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Ознайомлення із зошитом.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Ознайомлення з навколишнім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ітом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учити ставити запитання про оточуючий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 і шукати відповіді на них у доступній формі;</w:t>
            </w:r>
          </w:p>
          <w:p w:rsidR="00716332" w:rsidRPr="00716332" w:rsidRDefault="00716332" w:rsidP="0071633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формувати уявлення про об'єкти навколишнього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іту, їх різноманітність і властивості;</w:t>
            </w:r>
          </w:p>
          <w:p w:rsidR="00716332" w:rsidRPr="00716332" w:rsidRDefault="00716332" w:rsidP="0071633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формувати позицію учня та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ідводити до розуміння нових обов'язків.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Коло запитань «Що та хто?».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Коло запитань «Як, звідки та куди?».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Коло запитань «Де та коли?».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Коло запитань «Чому та навіщо?».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таких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ідготовчих занять сприяє швидкому формуванню в дітей бажання вчитись, віри у власні сили й особисте значення. Це дуже важливо в особистісто зорієнтованому навчанні.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Художня праця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удосконалювати навички дітей у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ізних видах праці й образотворчого мистецтва;</w:t>
            </w:r>
          </w:p>
          <w:p w:rsidR="00716332" w:rsidRPr="00716332" w:rsidRDefault="00716332" w:rsidP="0071633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розвивати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ібну моторику руки;</w:t>
            </w:r>
          </w:p>
          <w:p w:rsidR="00716332" w:rsidRPr="00716332" w:rsidRDefault="00716332" w:rsidP="0071633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виховувати творче ставлення до праці.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Конструювання з геометричних фігур.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Ліплення.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Малювання (нетрадиційні методики).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Рвана аплікація.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навчального розділу програми входять ознайомлювальні заняття з інших предметів початкової школи (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 мова, сходинки до інформатики, музика та хореографія).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ІЧНИЙ РОЗДІЛ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визначення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івня дошкільної зрілості, яка визначає успішність дошкільної адаптації до школи та якісного засвоєння навчальної інформації й навчальної діяльності;</w:t>
            </w:r>
          </w:p>
          <w:p w:rsidR="00716332" w:rsidRPr="00716332" w:rsidRDefault="00716332" w:rsidP="0071633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психологічний супровід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ітей старшого дошкільного віку в період їх підготовки до школи.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Дошкільний період, дошкі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дитинство - це важливий період розвитку людини. Тільки зрілий дошкільник готовий до навчання в початковій школі з точки зору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іально-психологічної адаптації й успішності засвоєння вимог чинних навчальних програм. Діагностика дошкільної зрілості здійснюється безпосередньо через діяльність, а саме у грі.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Принципово важливим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є:</w:t>
            </w:r>
            <w:proofErr w:type="gramEnd"/>
          </w:p>
          <w:p w:rsidR="00716332" w:rsidRPr="00716332" w:rsidRDefault="00716332" w:rsidP="0071633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сформованість прийомів ігрової діяльності;</w:t>
            </w:r>
          </w:p>
          <w:p w:rsidR="00716332" w:rsidRPr="00716332" w:rsidRDefault="00716332" w:rsidP="0071633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розвинені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іальні емоції та високий рівень морального розвитку (вихованість, культура поведінки, спілкування та інше);</w:t>
            </w:r>
          </w:p>
          <w:p w:rsidR="00716332" w:rsidRPr="00716332" w:rsidRDefault="00716332" w:rsidP="0071633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розвинене уявлення;</w:t>
            </w:r>
          </w:p>
          <w:p w:rsidR="00716332" w:rsidRPr="00716332" w:rsidRDefault="00716332" w:rsidP="0071633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високий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наочно-образного мислення, пам'яті, мови;</w:t>
            </w:r>
          </w:p>
          <w:p w:rsidR="00716332" w:rsidRPr="00716332" w:rsidRDefault="00716332" w:rsidP="0071633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висока самооцінка.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Дітям пропонується рольова гра, в якій детально розписані діяльність ведучого й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ідовність гри, а також карта спостереження.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діагностики використовуються такі методики, як:</w:t>
            </w:r>
          </w:p>
          <w:p w:rsidR="00716332" w:rsidRPr="00716332" w:rsidRDefault="00716332" w:rsidP="0071633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бесіда (визначення мовлення);</w:t>
            </w:r>
          </w:p>
          <w:p w:rsidR="00716332" w:rsidRPr="00716332" w:rsidRDefault="00716332" w:rsidP="0071633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визначення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івня домагань, моторики, уваги (зорової та слухової);</w:t>
            </w:r>
          </w:p>
          <w:p w:rsidR="00716332" w:rsidRPr="00716332" w:rsidRDefault="00716332" w:rsidP="0071633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координації рухів, пам'яті (зорової), уваги, мислення, самооцінки.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Критерії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ідготовленості дитини до школи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Загальний фізичний розвиток (зі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слух, моторика, стан нервової системи, загальний стан здоров'я).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Інтелектуальна готовність (словниковий запас,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ітогляд, розвиток пізнавальних процесів).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Особиста та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іально-психологічна готовність (внутрішня позиція школяра).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Емоційно-вольова готовність (уміння поставити мету й завдання, приймати адеквіатне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ішення, подолання перепон).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Рольова гра допомагає шкільному психологу визначити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психічного розвитку дошкільника й дати необхідну консультацію та рекомендації батькам і педагогам.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РОЗДІЛ СПІВПРАЦІ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БАТЬКАМИ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й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завдання:</w:t>
            </w:r>
          </w:p>
          <w:p w:rsidR="00716332" w:rsidRPr="00716332" w:rsidRDefault="00716332" w:rsidP="0071633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допомоги батькам майбутніх першокласників у адаптації дітей до нових умов отримання освіти, організація батьківського лекторія та консультацій з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дітей до школи.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роботи батьківського лекторію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Січень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Чи готова ваша дитина до школи?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Традиції й інновації в житті школи.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Лютий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Дидактичні ігри в сім'ї як спосіб розвитку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ізнавальної діяльності дитини.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Практичний тренінг.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Березень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Розвиток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ічних процесів дітей 6-7-річного віку.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Гігієнічні вимоги до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максимального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навантаження на дитину в початковій школі.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Квітень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Розвиток толерантних способів поведінки в майбутніх першокласникі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Як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ідібрати шкільні речі.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Консультації для батьків майбутніх першокласників проходять кожної суботи з 10 до 12-ї години.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занять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Загальна кількість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ідготовчих занять - 48. На тиждень три заняття по 30 хвилин. На кожному занятті п'ять хвилин приділяється ознайомленню з навколишнім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ітом. Перерва </w:t>
            </w:r>
            <w:proofErr w:type="gramStart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gramEnd"/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заняттями триває 10 хвилин (знайомство з рухливими іграми).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Автор: Н. Шевчун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матеріалами: Освіта.ua</w:t>
            </w:r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публікації: 23.12.2008 </w:t>
            </w:r>
          </w:p>
          <w:p w:rsidR="00716332" w:rsidRPr="00716332" w:rsidRDefault="00716332" w:rsidP="007163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tbl>
      <w:tblPr>
        <w:tblpPr w:leftFromText="45" w:rightFromText="45" w:vertAnchor="text" w:tblpXSpec="right" w:tblpYSpec="center"/>
        <w:tblW w:w="3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</w:tblGrid>
      <w:tr w:rsidR="00716332" w:rsidRPr="00716332" w:rsidTr="00716332">
        <w:trPr>
          <w:tblCellSpacing w:w="0" w:type="dxa"/>
        </w:trPr>
        <w:tc>
          <w:tcPr>
            <w:tcW w:w="0" w:type="auto"/>
            <w:vAlign w:val="center"/>
            <w:hideMark/>
          </w:tcPr>
          <w:p w:rsidR="00716332" w:rsidRPr="00716332" w:rsidRDefault="00716332" w:rsidP="00716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7163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Друкувати</w:t>
              </w:r>
            </w:hyperlink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7163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Повернутися</w:t>
              </w:r>
            </w:hyperlink>
            <w:r w:rsidRPr="00716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5BB8" w:rsidRDefault="00F65BB8"/>
    <w:sectPr w:rsidR="00F65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722"/>
    <w:multiLevelType w:val="multilevel"/>
    <w:tmpl w:val="E7A0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C36BE"/>
    <w:multiLevelType w:val="multilevel"/>
    <w:tmpl w:val="89D8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B74A54"/>
    <w:multiLevelType w:val="multilevel"/>
    <w:tmpl w:val="8A60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B54710"/>
    <w:multiLevelType w:val="multilevel"/>
    <w:tmpl w:val="DCD0A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AB1E36"/>
    <w:multiLevelType w:val="multilevel"/>
    <w:tmpl w:val="899E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023604"/>
    <w:multiLevelType w:val="multilevel"/>
    <w:tmpl w:val="C816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44065C"/>
    <w:multiLevelType w:val="multilevel"/>
    <w:tmpl w:val="4F86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710627"/>
    <w:multiLevelType w:val="multilevel"/>
    <w:tmpl w:val="48BE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9A3B81"/>
    <w:multiLevelType w:val="multilevel"/>
    <w:tmpl w:val="0A26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9F6657"/>
    <w:multiLevelType w:val="multilevel"/>
    <w:tmpl w:val="AD7A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181B1F"/>
    <w:multiLevelType w:val="multilevel"/>
    <w:tmpl w:val="32AC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EB13D4"/>
    <w:multiLevelType w:val="multilevel"/>
    <w:tmpl w:val="C1A0B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D5752D"/>
    <w:multiLevelType w:val="multilevel"/>
    <w:tmpl w:val="FC4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7B31C3"/>
    <w:multiLevelType w:val="multilevel"/>
    <w:tmpl w:val="8E7C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3B534C4"/>
    <w:multiLevelType w:val="multilevel"/>
    <w:tmpl w:val="1960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161E5F"/>
    <w:multiLevelType w:val="multilevel"/>
    <w:tmpl w:val="9F6C7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6292ABD"/>
    <w:multiLevelType w:val="multilevel"/>
    <w:tmpl w:val="9838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A1F227C"/>
    <w:multiLevelType w:val="multilevel"/>
    <w:tmpl w:val="757A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A3979F4"/>
    <w:multiLevelType w:val="multilevel"/>
    <w:tmpl w:val="D0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C003D2D"/>
    <w:multiLevelType w:val="multilevel"/>
    <w:tmpl w:val="5B86A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1B41130"/>
    <w:multiLevelType w:val="multilevel"/>
    <w:tmpl w:val="2B72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1F71DF8"/>
    <w:multiLevelType w:val="multilevel"/>
    <w:tmpl w:val="BE50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4A967AF"/>
    <w:multiLevelType w:val="multilevel"/>
    <w:tmpl w:val="DB0E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9266D7"/>
    <w:multiLevelType w:val="multilevel"/>
    <w:tmpl w:val="38B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BB9585D"/>
    <w:multiLevelType w:val="multilevel"/>
    <w:tmpl w:val="3C64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C763379"/>
    <w:multiLevelType w:val="multilevel"/>
    <w:tmpl w:val="D9C2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A124C85"/>
    <w:multiLevelType w:val="multilevel"/>
    <w:tmpl w:val="A18E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BD571B6"/>
    <w:multiLevelType w:val="multilevel"/>
    <w:tmpl w:val="60B8C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9"/>
  </w:num>
  <w:num w:numId="3">
    <w:abstractNumId w:val="23"/>
  </w:num>
  <w:num w:numId="4">
    <w:abstractNumId w:val="1"/>
  </w:num>
  <w:num w:numId="5">
    <w:abstractNumId w:val="4"/>
  </w:num>
  <w:num w:numId="6">
    <w:abstractNumId w:val="13"/>
  </w:num>
  <w:num w:numId="7">
    <w:abstractNumId w:val="25"/>
  </w:num>
  <w:num w:numId="8">
    <w:abstractNumId w:val="7"/>
  </w:num>
  <w:num w:numId="9">
    <w:abstractNumId w:val="16"/>
  </w:num>
  <w:num w:numId="10">
    <w:abstractNumId w:val="12"/>
  </w:num>
  <w:num w:numId="11">
    <w:abstractNumId w:val="11"/>
  </w:num>
  <w:num w:numId="12">
    <w:abstractNumId w:val="5"/>
  </w:num>
  <w:num w:numId="13">
    <w:abstractNumId w:val="18"/>
  </w:num>
  <w:num w:numId="14">
    <w:abstractNumId w:val="8"/>
  </w:num>
  <w:num w:numId="15">
    <w:abstractNumId w:val="3"/>
  </w:num>
  <w:num w:numId="16">
    <w:abstractNumId w:val="10"/>
  </w:num>
  <w:num w:numId="17">
    <w:abstractNumId w:val="24"/>
  </w:num>
  <w:num w:numId="18">
    <w:abstractNumId w:val="21"/>
  </w:num>
  <w:num w:numId="19">
    <w:abstractNumId w:val="9"/>
  </w:num>
  <w:num w:numId="20">
    <w:abstractNumId w:val="6"/>
  </w:num>
  <w:num w:numId="21">
    <w:abstractNumId w:val="26"/>
  </w:num>
  <w:num w:numId="22">
    <w:abstractNumId w:val="17"/>
  </w:num>
  <w:num w:numId="23">
    <w:abstractNumId w:val="22"/>
  </w:num>
  <w:num w:numId="24">
    <w:abstractNumId w:val="2"/>
  </w:num>
  <w:num w:numId="25">
    <w:abstractNumId w:val="14"/>
  </w:num>
  <w:num w:numId="26">
    <w:abstractNumId w:val="15"/>
  </w:num>
  <w:num w:numId="27">
    <w:abstractNumId w:val="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32"/>
    <w:rsid w:val="00716332"/>
    <w:rsid w:val="00F6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36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6733">
                  <w:marLeft w:val="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history.go(-1)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window.print(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999</Words>
  <Characters>5700</Characters>
  <Application>Microsoft Office Word</Application>
  <DocSecurity>0</DocSecurity>
  <Lines>47</Lines>
  <Paragraphs>13</Paragraphs>
  <ScaleCrop>false</ScaleCrop>
  <Company>Home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2011-02-09T19:00:00Z</dcterms:created>
  <dcterms:modified xsi:type="dcterms:W3CDTF">2011-02-09T19:04:00Z</dcterms:modified>
</cp:coreProperties>
</file>